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8BFA9" w14:textId="77777777" w:rsidR="00BF70B6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浙大宁波理工学院“美康生物人才奖”申请表</w:t>
      </w:r>
    </w:p>
    <w:tbl>
      <w:tblPr>
        <w:tblW w:w="85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93"/>
        <w:gridCol w:w="1201"/>
        <w:gridCol w:w="1398"/>
        <w:gridCol w:w="1437"/>
        <w:gridCol w:w="1751"/>
      </w:tblGrid>
      <w:tr w:rsidR="00BF70B6" w14:paraId="158A06F1" w14:textId="77777777">
        <w:trPr>
          <w:trHeight w:val="459"/>
          <w:jc w:val="center"/>
        </w:trPr>
        <w:tc>
          <w:tcPr>
            <w:tcW w:w="1242" w:type="dxa"/>
            <w:vAlign w:val="center"/>
          </w:tcPr>
          <w:p w14:paraId="7C4DADE7" w14:textId="77777777" w:rsidR="00BF70B6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姓　名</w:t>
            </w:r>
          </w:p>
        </w:tc>
        <w:tc>
          <w:tcPr>
            <w:tcW w:w="1493" w:type="dxa"/>
            <w:vAlign w:val="center"/>
          </w:tcPr>
          <w:p w14:paraId="4B156C55" w14:textId="77777777" w:rsidR="00BF70B6" w:rsidRDefault="00000000" w:rsidP="008077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8077B9">
              <w:rPr>
                <w:rFonts w:ascii="微软雅黑" w:eastAsia="微软雅黑" w:hAnsi="微软雅黑" w:cs="微软雅黑" w:hint="eastAsia"/>
                <w:kern w:val="0"/>
                <w:sz w:val="24"/>
                <w:szCs w:val="24"/>
                <w:lang w:bidi="ar"/>
              </w:rPr>
              <w:t>邵天骄</w:t>
            </w:r>
          </w:p>
        </w:tc>
        <w:tc>
          <w:tcPr>
            <w:tcW w:w="1201" w:type="dxa"/>
            <w:vAlign w:val="center"/>
          </w:tcPr>
          <w:p w14:paraId="0FE9C4A2" w14:textId="77777777" w:rsidR="00BF70B6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398" w:type="dxa"/>
            <w:vAlign w:val="center"/>
          </w:tcPr>
          <w:p w14:paraId="162946D5" w14:textId="77777777" w:rsidR="00BF70B6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1987年1月</w:t>
            </w:r>
          </w:p>
        </w:tc>
        <w:tc>
          <w:tcPr>
            <w:tcW w:w="1437" w:type="dxa"/>
            <w:vAlign w:val="center"/>
          </w:tcPr>
          <w:p w14:paraId="488F13E6" w14:textId="77777777" w:rsidR="00BF70B6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现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专业技术</w:t>
            </w:r>
          </w:p>
          <w:p w14:paraId="33FB3313" w14:textId="77777777" w:rsidR="00BF70B6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751" w:type="dxa"/>
            <w:vAlign w:val="center"/>
          </w:tcPr>
          <w:p w14:paraId="46E3358C" w14:textId="77777777" w:rsidR="00BF70B6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副高</w:t>
            </w:r>
          </w:p>
        </w:tc>
      </w:tr>
      <w:tr w:rsidR="00BF70B6" w14:paraId="321A0327" w14:textId="77777777">
        <w:trPr>
          <w:trHeight w:val="453"/>
          <w:jc w:val="center"/>
        </w:trPr>
        <w:tc>
          <w:tcPr>
            <w:tcW w:w="1242" w:type="dxa"/>
            <w:vAlign w:val="center"/>
          </w:tcPr>
          <w:p w14:paraId="6B38FF2D" w14:textId="77777777" w:rsidR="00BF70B6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4092" w:type="dxa"/>
            <w:gridSpan w:val="3"/>
            <w:vAlign w:val="center"/>
          </w:tcPr>
          <w:p w14:paraId="04A240F6" w14:textId="77777777" w:rsidR="00BF70B6" w:rsidRDefault="00000000">
            <w:pPr>
              <w:widowControl/>
              <w:jc w:val="center"/>
              <w:textAlignment w:val="center"/>
              <w:rPr>
                <w:rStyle w:val="font11"/>
                <w:rFonts w:hAnsi="仿宋_GB2312" w:hint="default"/>
                <w:color w:val="FF0000"/>
                <w:lang w:bidi="ar"/>
              </w:rPr>
            </w:pPr>
            <w:r>
              <w:rPr>
                <w:rStyle w:val="font11"/>
                <w:rFonts w:hAnsi="仿宋_GB2312" w:hint="default"/>
                <w:color w:val="auto"/>
                <w:sz w:val="22"/>
                <w:szCs w:val="22"/>
                <w:lang w:bidi="ar"/>
              </w:rPr>
              <w:t>浙大宁波理工学院信息科学与工程学院</w:t>
            </w:r>
          </w:p>
        </w:tc>
        <w:tc>
          <w:tcPr>
            <w:tcW w:w="1437" w:type="dxa"/>
            <w:vAlign w:val="center"/>
          </w:tcPr>
          <w:p w14:paraId="5FA2C826" w14:textId="77777777" w:rsidR="00BF70B6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进校年月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02E54F25" w14:textId="77777777" w:rsidR="00BF70B6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ins w:id="0" w:author="家乡欣欣向荣" w:date="2025-06-29T22:39:00Z">
              <w:r>
                <w:rPr>
                  <w:rFonts w:hint="eastAsia"/>
                  <w:bCs/>
                </w:rPr>
                <w:t>2020</w:t>
              </w:r>
              <w:r>
                <w:rPr>
                  <w:rFonts w:hint="eastAsia"/>
                  <w:bCs/>
                </w:rPr>
                <w:t>年</w:t>
              </w:r>
              <w:r>
                <w:rPr>
                  <w:rFonts w:hint="eastAsia"/>
                  <w:bCs/>
                </w:rPr>
                <w:t>8</w:t>
              </w:r>
              <w:r>
                <w:rPr>
                  <w:rFonts w:hint="eastAsia"/>
                  <w:bCs/>
                </w:rPr>
                <w:t>月</w:t>
              </w:r>
            </w:ins>
          </w:p>
        </w:tc>
      </w:tr>
      <w:tr w:rsidR="00BF70B6" w14:paraId="65AAD7EE" w14:textId="77777777">
        <w:trPr>
          <w:trHeight w:val="432"/>
          <w:jc w:val="center"/>
        </w:trPr>
        <w:tc>
          <w:tcPr>
            <w:tcW w:w="1242" w:type="dxa"/>
            <w:vAlign w:val="center"/>
          </w:tcPr>
          <w:p w14:paraId="2AF7B84D" w14:textId="77777777" w:rsidR="00BF70B6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申报类型</w:t>
            </w:r>
          </w:p>
        </w:tc>
        <w:tc>
          <w:tcPr>
            <w:tcW w:w="7280" w:type="dxa"/>
            <w:gridSpan w:val="5"/>
          </w:tcPr>
          <w:p w14:paraId="7C66373D" w14:textId="77777777" w:rsidR="00BF70B6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ins w:id="1" w:author="家乡欣欣向荣" w:date="2025-06-29T22:39:00Z">
              <w:r>
                <w:rPr>
                  <w:rFonts w:ascii="仿宋_GB2312" w:eastAsia="仿宋_GB2312" w:hAnsi="仿宋_GB2312" w:cs="仿宋_GB2312"/>
                  <w:bCs/>
                  <w:sz w:val="24"/>
                  <w:szCs w:val="24"/>
                </w:rPr>
                <w:sym w:font="Wingdings 2" w:char="0052"/>
              </w:r>
            </w:ins>
            <w: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  <w:t xml:space="preserve"> 美康生物青年人才奖</w:t>
            </w:r>
          </w:p>
          <w:p w14:paraId="7862141F" w14:textId="77777777" w:rsidR="00BF70B6" w:rsidRDefault="00000000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  <w:t xml:space="preserve"> 美康生物杰出人才奖（</w:t>
            </w:r>
            <w:ins w:id="2" w:author="家乡欣欣向荣" w:date="2025-06-29T22:40:00Z">
              <w:r>
                <w:rPr>
                  <w:rFonts w:ascii="仿宋_GB2312" w:eastAsia="仿宋_GB2312" w:hAnsi="仿宋_GB2312" w:cs="仿宋_GB2312"/>
                  <w:bCs/>
                  <w:sz w:val="24"/>
                  <w:szCs w:val="24"/>
                </w:rPr>
                <w:sym w:font="Wingdings 2" w:char="00A3"/>
              </w:r>
            </w:ins>
            <w: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  <w:t xml:space="preserve"> A类、</w:t>
            </w:r>
            <w: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  <w:t xml:space="preserve"> B类）</w:t>
            </w:r>
          </w:p>
        </w:tc>
      </w:tr>
      <w:tr w:rsidR="00BF70B6" w14:paraId="5D7623B4" w14:textId="77777777">
        <w:trPr>
          <w:trHeight w:val="4840"/>
          <w:jc w:val="center"/>
        </w:trPr>
        <w:tc>
          <w:tcPr>
            <w:tcW w:w="8522" w:type="dxa"/>
            <w:gridSpan w:val="6"/>
          </w:tcPr>
          <w:p w14:paraId="662AAA3D" w14:textId="77777777" w:rsidR="00BF70B6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近五年（2020.1-2024.12）主要业绩描述</w:t>
            </w:r>
          </w:p>
          <w:p w14:paraId="0DD1CBC4" w14:textId="77777777" w:rsidR="00BF70B6" w:rsidRDefault="00000000">
            <w:pPr>
              <w:spacing w:line="400" w:lineRule="exact"/>
              <w:ind w:firstLineChars="200" w:firstLine="440"/>
              <w:jc w:val="left"/>
              <w:rPr>
                <w:rFonts w:ascii="仿宋" w:eastAsia="仿宋" w:hAnsi="仿宋" w:cs="仿宋_GB2312" w:hint="eastAsia"/>
                <w:bCs/>
                <w:sz w:val="22"/>
                <w:szCs w:val="24"/>
              </w:rPr>
            </w:pP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申报人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扎根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物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理基础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教学，主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讲四门必修课程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课时周均不少于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12 学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时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每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年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不少于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384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课时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。教学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受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学生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好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评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。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大学物理课程教学班上累计13位同学在浙江省大学生物理创新（理论）竞赛获省一等奖，及多项二等奖、三等奖。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第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一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指导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教师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指导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学生获省部级学科竞赛三等奖3次。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担任自动化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212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班导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师，班同学有20余人次在省级竞赛中获奖，评为宁波市高校先进大学生集体，评为校优秀班导师，2024年获宁波市高校“优秀班主任”称号。2022-2023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、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2023-2024年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度，连续两年获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教学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优秀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2023年评为第七届学校教坛新秀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。</w:t>
            </w:r>
          </w:p>
          <w:p w14:paraId="4482DD5E" w14:textId="77777777" w:rsidR="00BF70B6" w:rsidRDefault="00000000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 w:cs="仿宋_GB2312" w:hint="eastAsia"/>
                <w:bCs/>
                <w:sz w:val="22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81A6362" wp14:editId="17638038">
                  <wp:simplePos x="0" y="0"/>
                  <wp:positionH relativeFrom="column">
                    <wp:posOffset>4238625</wp:posOffset>
                  </wp:positionH>
                  <wp:positionV relativeFrom="paragraph">
                    <wp:posOffset>702945</wp:posOffset>
                  </wp:positionV>
                  <wp:extent cx="901700" cy="349250"/>
                  <wp:effectExtent l="0" t="0" r="0" b="6350"/>
                  <wp:wrapNone/>
                  <wp:docPr id="1" name="图片 1" descr="1816085353820eb9d67f6538f09461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816085353820eb9d67f6538f09461e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34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以学校为通讯单位，以一作/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通讯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作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者发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表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SCI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论文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6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篇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，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2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篇为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科研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I类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论文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。主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持国家自然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科学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基金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项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，主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持浙江省自然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科学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基金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项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，主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持宁波市自然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科学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基金</w:t>
            </w:r>
            <w:r>
              <w:rPr>
                <w:rFonts w:ascii="仿宋" w:eastAsia="仿宋" w:hAnsi="仿宋" w:cs="仿宋_GB2312" w:hint="eastAsia"/>
                <w:bCs/>
                <w:sz w:val="22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bCs/>
                <w:sz w:val="22"/>
                <w:szCs w:val="24"/>
              </w:rPr>
              <w:t>项</w:t>
            </w:r>
            <w:r>
              <w:rPr>
                <w:rFonts w:ascii="仿宋" w:eastAsia="仿宋" w:hAnsi="仿宋" w:cs="___WRD_EMBED_SUB_39" w:hint="eastAsia"/>
                <w:bCs/>
                <w:sz w:val="22"/>
                <w:szCs w:val="24"/>
              </w:rPr>
              <w:t>。</w:t>
            </w:r>
          </w:p>
          <w:p w14:paraId="6B733DB5" w14:textId="77777777" w:rsidR="00BF70B6" w:rsidRDefault="00000000">
            <w:pPr>
              <w:spacing w:line="400" w:lineRule="exact"/>
              <w:ind w:firstLineChars="2000" w:firstLine="480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本人（签字）：</w:t>
            </w:r>
          </w:p>
          <w:p w14:paraId="3F132B6F" w14:textId="77777777" w:rsidR="00BF70B6" w:rsidRDefault="00000000">
            <w:pPr>
              <w:spacing w:line="400" w:lineRule="exact"/>
              <w:ind w:firstLineChars="2600" w:firstLine="624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年    月    日</w:t>
            </w:r>
          </w:p>
        </w:tc>
      </w:tr>
      <w:tr w:rsidR="00BF70B6" w14:paraId="7DBBBE38" w14:textId="77777777" w:rsidTr="00836A6B">
        <w:trPr>
          <w:trHeight w:val="1442"/>
          <w:jc w:val="center"/>
        </w:trPr>
        <w:tc>
          <w:tcPr>
            <w:tcW w:w="8522" w:type="dxa"/>
            <w:gridSpan w:val="6"/>
          </w:tcPr>
          <w:p w14:paraId="18449D30" w14:textId="77777777" w:rsidR="00BF70B6" w:rsidRDefault="00000000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所在党支部意见（师德师风鉴定）</w:t>
            </w:r>
          </w:p>
          <w:p w14:paraId="1B4F0A63" w14:textId="77777777" w:rsidR="00BF70B6" w:rsidRDefault="00BF70B6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14:paraId="424E4A89" w14:textId="77777777" w:rsidR="00BF70B6" w:rsidRDefault="00000000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                                    党支部书记签字：    </w:t>
            </w:r>
          </w:p>
          <w:p w14:paraId="508E4A0D" w14:textId="77777777" w:rsidR="00BF70B6" w:rsidRDefault="00000000">
            <w:pPr>
              <w:spacing w:line="400" w:lineRule="exact"/>
              <w:ind w:firstLineChars="2300" w:firstLine="552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     年    月    日</w:t>
            </w:r>
          </w:p>
        </w:tc>
      </w:tr>
      <w:tr w:rsidR="00BF70B6" w14:paraId="7D665F20" w14:textId="77777777" w:rsidTr="00836A6B">
        <w:trPr>
          <w:trHeight w:val="2088"/>
          <w:jc w:val="center"/>
        </w:trPr>
        <w:tc>
          <w:tcPr>
            <w:tcW w:w="8522" w:type="dxa"/>
            <w:gridSpan w:val="6"/>
          </w:tcPr>
          <w:p w14:paraId="267D60F5" w14:textId="77777777" w:rsidR="00BF70B6" w:rsidRDefault="00000000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所在单位审核意见（含教学、育人、科研等工作情况）：</w:t>
            </w:r>
          </w:p>
          <w:p w14:paraId="32FD5F29" w14:textId="77777777" w:rsidR="00BF70B6" w:rsidRDefault="00BF70B6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14:paraId="3D387EA9" w14:textId="77777777" w:rsidR="00BF70B6" w:rsidRDefault="00BF70B6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14:paraId="3B600046" w14:textId="77777777" w:rsidR="00BF70B6" w:rsidRDefault="00000000">
            <w:pPr>
              <w:spacing w:line="400" w:lineRule="exact"/>
              <w:ind w:firstLine="474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负责人（签字）：</w:t>
            </w:r>
          </w:p>
          <w:p w14:paraId="6CF73FF7" w14:textId="77777777" w:rsidR="00BF70B6" w:rsidRDefault="00000000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                                            公  章</w:t>
            </w:r>
          </w:p>
          <w:p w14:paraId="645DCBF5" w14:textId="77777777" w:rsidR="00BF70B6" w:rsidRDefault="00000000">
            <w:pPr>
              <w:spacing w:line="400" w:lineRule="exact"/>
              <w:ind w:firstLineChars="2659" w:firstLine="6382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年    月    日</w:t>
            </w:r>
          </w:p>
        </w:tc>
      </w:tr>
      <w:tr w:rsidR="00BF70B6" w14:paraId="6CA23108" w14:textId="77777777">
        <w:trPr>
          <w:trHeight w:val="1582"/>
          <w:jc w:val="center"/>
        </w:trPr>
        <w:tc>
          <w:tcPr>
            <w:tcW w:w="8522" w:type="dxa"/>
            <w:gridSpan w:val="6"/>
          </w:tcPr>
          <w:p w14:paraId="5B5C48C2" w14:textId="77777777" w:rsidR="00BF70B6" w:rsidRDefault="00000000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学校评审工作小组意见：</w:t>
            </w:r>
          </w:p>
          <w:p w14:paraId="7E60174F" w14:textId="77777777" w:rsidR="00BF70B6" w:rsidRDefault="00BF70B6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14:paraId="476B33ED" w14:textId="77777777" w:rsidR="00BF70B6" w:rsidRDefault="00000000">
            <w:pPr>
              <w:spacing w:line="400" w:lineRule="exact"/>
              <w:ind w:firstLineChars="2000" w:firstLine="480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组长（签字）：</w:t>
            </w:r>
          </w:p>
          <w:p w14:paraId="76B3D93F" w14:textId="77777777" w:rsidR="00BF70B6" w:rsidRDefault="00000000">
            <w:pPr>
              <w:spacing w:line="400" w:lineRule="exact"/>
              <w:ind w:firstLineChars="2700" w:firstLine="648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年    月    日                              </w:t>
            </w:r>
          </w:p>
        </w:tc>
      </w:tr>
    </w:tbl>
    <w:p w14:paraId="253FF685" w14:textId="77777777" w:rsidR="00BF70B6" w:rsidRDefault="00000000">
      <w:pPr>
        <w:snapToGrid w:val="0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说明：本表一式两份，手写签名。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BF70B6" w14:paraId="6BBBFA1D" w14:textId="77777777" w:rsidTr="00836A6B">
        <w:trPr>
          <w:trHeight w:val="1896"/>
          <w:jc w:val="center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B56C15" w14:textId="00AF7D5A" w:rsidR="00BF70B6" w:rsidRDefault="00000000">
            <w:pPr>
              <w:tabs>
                <w:tab w:val="left" w:pos="5205"/>
              </w:tabs>
              <w:spacing w:line="360" w:lineRule="auto"/>
              <w:jc w:val="center"/>
              <w:rPr>
                <w:rFonts w:ascii="方正小标宋简体" w:eastAsia="方正小标宋简体" w:hAnsi="仿宋" w:cs="方正小标宋简体" w:hint="eastAsia"/>
                <w:b/>
                <w:bCs/>
                <w:sz w:val="36"/>
                <w:szCs w:val="4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br w:type="page"/>
            </w:r>
            <w:r>
              <w:rPr>
                <w:rFonts w:ascii="方正小标宋简体" w:eastAsia="方正小标宋简体" w:hAnsi="仿宋" w:cs="方正小标宋简体" w:hint="eastAsia"/>
                <w:b/>
                <w:bCs/>
                <w:sz w:val="36"/>
                <w:szCs w:val="44"/>
                <w:u w:val="single"/>
                <w:lang w:bidi="ar"/>
              </w:rPr>
              <w:t>（</w:t>
            </w:r>
            <w:r w:rsidR="00836A6B">
              <w:rPr>
                <w:rFonts w:ascii="宋体" w:eastAsia="宋体" w:hAnsi="宋体" w:cs="宋体" w:hint="eastAsia"/>
                <w:b/>
                <w:bCs/>
                <w:sz w:val="36"/>
                <w:szCs w:val="44"/>
                <w:u w:val="single"/>
                <w:lang w:bidi="ar"/>
              </w:rPr>
              <w:t>邵天骄</w:t>
            </w:r>
            <w:r>
              <w:rPr>
                <w:rFonts w:ascii="方正小标宋简体" w:eastAsia="方正小标宋简体" w:hAnsi="仿宋" w:cs="方正小标宋简体" w:hint="eastAsia"/>
                <w:b/>
                <w:bCs/>
                <w:sz w:val="36"/>
                <w:szCs w:val="44"/>
                <w:u w:val="single"/>
                <w:lang w:bidi="ar"/>
              </w:rPr>
              <w:t>）</w:t>
            </w:r>
            <w:r>
              <w:rPr>
                <w:rFonts w:ascii="方正小标宋简体" w:eastAsia="方正小标宋简体" w:hAnsi="仿宋" w:cs="方正小标宋简体" w:hint="eastAsia"/>
                <w:b/>
                <w:bCs/>
                <w:sz w:val="36"/>
                <w:szCs w:val="44"/>
                <w:lang w:bidi="ar"/>
              </w:rPr>
              <w:t>业 绩 清 单</w:t>
            </w:r>
          </w:p>
          <w:p w14:paraId="2E004A88" w14:textId="77777777" w:rsidR="00BF70B6" w:rsidRDefault="00000000">
            <w:pPr>
              <w:tabs>
                <w:tab w:val="left" w:pos="5205"/>
              </w:tabs>
              <w:spacing w:line="360" w:lineRule="auto"/>
              <w:jc w:val="center"/>
              <w:rPr>
                <w:rFonts w:ascii="楷体" w:eastAsia="楷体" w:hAnsi="楷体" w:cs="楷体" w:hint="eastAsia"/>
                <w:sz w:val="24"/>
                <w:szCs w:val="24"/>
                <w:lang w:bidi="ar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bidi="ar"/>
              </w:rPr>
              <w:t>业绩统计时间：2020.1-2024.12</w:t>
            </w:r>
          </w:p>
          <w:p w14:paraId="5C380245" w14:textId="77777777" w:rsidR="00BF70B6" w:rsidRDefault="00000000">
            <w:pPr>
              <w:tabs>
                <w:tab w:val="left" w:pos="5205"/>
              </w:tabs>
              <w:spacing w:line="360" w:lineRule="auto"/>
              <w:jc w:val="center"/>
              <w:rPr>
                <w:rFonts w:ascii="方正小标宋简体" w:eastAsia="方正小标宋简体" w:hAnsi="仿宋" w:cs="方正小标宋简体" w:hint="eastAsia"/>
                <w:b/>
                <w:bCs/>
                <w:sz w:val="28"/>
                <w:szCs w:val="36"/>
                <w:lang w:bidi="ar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bidi="ar"/>
              </w:rPr>
              <w:t>业绩级别判定参考《浙大宁波理工学院专业技术职务评聘工作实施办法》</w:t>
            </w:r>
          </w:p>
        </w:tc>
      </w:tr>
      <w:tr w:rsidR="00BF70B6" w14:paraId="283BBEC4" w14:textId="77777777" w:rsidTr="00836A6B">
        <w:trPr>
          <w:trHeight w:val="11136"/>
          <w:jc w:val="center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71DB4" w14:textId="77777777" w:rsidR="00BF70B6" w:rsidRDefault="00000000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1.项目（按重要性排序，限填5项）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166"/>
              <w:gridCol w:w="2202"/>
              <w:gridCol w:w="1304"/>
              <w:gridCol w:w="1359"/>
              <w:gridCol w:w="1264"/>
              <w:gridCol w:w="1001"/>
            </w:tblGrid>
            <w:tr w:rsidR="00BF70B6" w14:paraId="7D07ABD8" w14:textId="77777777">
              <w:trPr>
                <w:cantSplit/>
                <w:trHeight w:val="1296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BB3CE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项目</w:t>
                  </w:r>
                </w:p>
                <w:p w14:paraId="5B1C8B2A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名称</w:t>
                  </w:r>
                </w:p>
              </w:tc>
              <w:tc>
                <w:tcPr>
                  <w:tcW w:w="2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139FE6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  <w:p w14:paraId="18EA2C00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项目类别</w:t>
                  </w:r>
                </w:p>
                <w:p w14:paraId="6AA6AFC6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B22C7A" w14:textId="77777777" w:rsidR="00BF70B6" w:rsidRDefault="00000000">
                  <w:pPr>
                    <w:tabs>
                      <w:tab w:val="left" w:pos="717"/>
                    </w:tabs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经费总额（万元）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610D3A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起止年月</w:t>
                  </w:r>
                </w:p>
                <w:p w14:paraId="0B4539C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（起始时间以批文时间为准）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C704C6" w14:textId="77777777" w:rsidR="00BF70B6" w:rsidRDefault="00000000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本人排名/总人数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0F0C93" w14:textId="77777777" w:rsidR="00BF70B6" w:rsidRDefault="00000000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项目</w:t>
                  </w:r>
                </w:p>
                <w:p w14:paraId="53624BED" w14:textId="77777777" w:rsidR="00BF70B6" w:rsidRDefault="00000000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级别</w:t>
                  </w:r>
                </w:p>
              </w:tc>
            </w:tr>
            <w:tr w:rsidR="00BF70B6" w14:paraId="63872D10" w14:textId="77777777">
              <w:trPr>
                <w:cantSplit/>
                <w:trHeight w:val="686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587B20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固体高次谐波辐射过程中电子超快动力学操控的理论研究</w:t>
                  </w:r>
                </w:p>
              </w:tc>
              <w:tc>
                <w:tcPr>
                  <w:tcW w:w="2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7845A1" w14:textId="77777777" w:rsidR="00BF70B6" w:rsidRDefault="00000000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国家自然科学基金青年科学基金项目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140482" w14:textId="77777777" w:rsidR="00BF70B6" w:rsidRDefault="00000000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30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FDD2F4" w14:textId="77777777" w:rsidR="00BF70B6" w:rsidRDefault="00000000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2022年</w:t>
                  </w:r>
                </w:p>
                <w:p w14:paraId="1A92D1C7" w14:textId="77777777" w:rsidR="00BF70B6" w:rsidRDefault="00000000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1月1日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8691F1" w14:textId="77777777" w:rsidR="00BF70B6" w:rsidRDefault="00000000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1/1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998B6F" w14:textId="77777777" w:rsidR="00BF70B6" w:rsidRDefault="00000000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C</w:t>
                  </w:r>
                </w:p>
              </w:tc>
            </w:tr>
            <w:tr w:rsidR="00BF70B6" w14:paraId="7E31AC1D" w14:textId="77777777">
              <w:trPr>
                <w:cantSplit/>
                <w:trHeight w:val="38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D8B5DF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强激光场中固体高次谐波动力学操控的理论研究</w:t>
                  </w:r>
                </w:p>
              </w:tc>
              <w:tc>
                <w:tcPr>
                  <w:tcW w:w="2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C61DE7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浙江省自然科学基金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76045B" w14:textId="77777777" w:rsidR="00BF70B6" w:rsidRDefault="00000000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10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91DDF0" w14:textId="77777777" w:rsidR="00BF70B6" w:rsidRDefault="00000000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2022年</w:t>
                  </w:r>
                </w:p>
                <w:p w14:paraId="62FC39F2" w14:textId="77777777" w:rsidR="00BF70B6" w:rsidRDefault="00000000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1月1日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47D920" w14:textId="77777777" w:rsidR="00BF70B6" w:rsidRDefault="00000000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1/1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615CCB" w14:textId="77777777" w:rsidR="00BF70B6" w:rsidRDefault="00000000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D</w:t>
                  </w:r>
                </w:p>
              </w:tc>
            </w:tr>
            <w:tr w:rsidR="00BF70B6" w14:paraId="785D547F" w14:textId="77777777">
              <w:trPr>
                <w:cantSplit/>
                <w:trHeight w:val="38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A4CE11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光场调控固体高次谐波产生及电子超</w:t>
                  </w:r>
                </w:p>
                <w:p w14:paraId="178253FF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快动力学</w:t>
                  </w:r>
                </w:p>
              </w:tc>
              <w:tc>
                <w:tcPr>
                  <w:tcW w:w="2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DD0DBD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宁波市自然科学基金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64FD07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5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4BC8A3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2023年</w:t>
                  </w:r>
                </w:p>
                <w:p w14:paraId="635CFFE9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6月1日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D280AA" w14:textId="77777777" w:rsidR="00BF70B6" w:rsidRDefault="00000000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1/3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9EA645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E</w:t>
                  </w:r>
                </w:p>
              </w:tc>
            </w:tr>
          </w:tbl>
          <w:p w14:paraId="2F7F7C26" w14:textId="77777777" w:rsidR="00BF70B6" w:rsidRDefault="00BF70B6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48CA7746" w14:textId="77777777" w:rsidR="00BF70B6" w:rsidRDefault="00000000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2.论文（按重要性排序，限填5项）</w:t>
            </w:r>
          </w:p>
          <w:tbl>
            <w:tblPr>
              <w:tblW w:w="49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423"/>
              <w:gridCol w:w="1266"/>
              <w:gridCol w:w="1266"/>
              <w:gridCol w:w="866"/>
              <w:gridCol w:w="1236"/>
              <w:gridCol w:w="1236"/>
            </w:tblGrid>
            <w:tr w:rsidR="00BF70B6" w14:paraId="7D024AF0" w14:textId="77777777">
              <w:trPr>
                <w:cantSplit/>
                <w:trHeight w:val="545"/>
              </w:trPr>
              <w:tc>
                <w:tcPr>
                  <w:tcW w:w="1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4E9E7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论文题目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22BDA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所载</w:t>
                  </w:r>
                </w:p>
                <w:p w14:paraId="30D2C23B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刊物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721000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发表年月</w:t>
                  </w:r>
                </w:p>
              </w:tc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DC9D2D" w14:textId="77777777" w:rsidR="00BF70B6" w:rsidRDefault="00000000">
                  <w:pPr>
                    <w:ind w:leftChars="-3" w:left="-6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本人排名/总人数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86A4A1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收录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66BA2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论文</w:t>
                  </w:r>
                </w:p>
                <w:p w14:paraId="3C00928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级别</w:t>
                  </w:r>
                </w:p>
              </w:tc>
            </w:tr>
            <w:tr w:rsidR="00BF70B6" w14:paraId="3CB25A28" w14:textId="77777777">
              <w:trPr>
                <w:cantSplit/>
                <w:trHeight w:val="284"/>
              </w:trPr>
              <w:tc>
                <w:tcPr>
                  <w:tcW w:w="1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01C9BA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Trajectory-controlled high-</w:t>
                  </w:r>
                </w:p>
                <w:p w14:paraId="4BA4DE2E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order harmonic generation in</w:t>
                  </w:r>
                </w:p>
                <w:p w14:paraId="0EEC5CF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ZnO crystals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B7F3F5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Optics Express</w:t>
                  </w: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(浙大TOP期刊)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16D19F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2023-01-13</w:t>
                  </w:r>
                </w:p>
              </w:tc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74B5DF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通讯作者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72288B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SCI一区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8A3223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szCs w:val="21"/>
                      <w:lang w:bidi="ar"/>
                    </w:rPr>
                    <w:t>I</w:t>
                  </w:r>
                </w:p>
              </w:tc>
            </w:tr>
            <w:tr w:rsidR="00BF70B6" w14:paraId="400CBD62" w14:textId="77777777">
              <w:trPr>
                <w:cantSplit/>
                <w:trHeight w:val="284"/>
              </w:trPr>
              <w:tc>
                <w:tcPr>
                  <w:tcW w:w="1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398A86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lastRenderedPageBreak/>
                    <w:t>Laser-field-strength</w:t>
                  </w:r>
                </w:p>
                <w:p w14:paraId="3783EFED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dependence of solid high-</w:t>
                  </w:r>
                </w:p>
                <w:p w14:paraId="5B98283E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order harmonic generation</w:t>
                  </w:r>
                </w:p>
                <w:p w14:paraId="774CC7D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from doped systems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9C2DFE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PHYSICAL REVIEW A</w:t>
                  </w: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(</w:t>
                  </w: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浙大TOP期刊</w:t>
                  </w: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)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9D58D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2023-08-03</w:t>
                  </w:r>
                </w:p>
              </w:tc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661BB4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1/1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419BF0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SCI二区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080DF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szCs w:val="21"/>
                      <w:lang w:bidi="ar"/>
                    </w:rPr>
                    <w:t>I</w:t>
                  </w:r>
                </w:p>
              </w:tc>
            </w:tr>
            <w:tr w:rsidR="00BF70B6" w14:paraId="2CE856CC" w14:textId="77777777">
              <w:trPr>
                <w:cantSplit/>
                <w:trHeight w:val="284"/>
              </w:trPr>
              <w:tc>
                <w:tcPr>
                  <w:tcW w:w="1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CA2DB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Control of high-harmonic</w:t>
                  </w:r>
                </w:p>
                <w:p w14:paraId="3E48D2DF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generation from periodic</w:t>
                  </w:r>
                </w:p>
                <w:p w14:paraId="0ACE857D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asymmetric lattices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E3C309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Journal of Physics B:</w:t>
                  </w:r>
                </w:p>
                <w:p w14:paraId="4FBDF3B4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Atomic， Molecular and</w:t>
                  </w:r>
                </w:p>
                <w:p w14:paraId="453B2C83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Optical Physics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277B8E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2023-07-31</w:t>
                  </w:r>
                </w:p>
              </w:tc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BBA186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1/4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30483A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SCI四区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FBBE7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szCs w:val="21"/>
                      <w:lang w:bidi="ar"/>
                    </w:rPr>
                    <w:t>II</w:t>
                  </w:r>
                </w:p>
              </w:tc>
            </w:tr>
            <w:tr w:rsidR="00BF70B6" w14:paraId="341C5B17" w14:textId="77777777">
              <w:trPr>
                <w:cantSplit/>
                <w:trHeight w:val="284"/>
              </w:trPr>
              <w:tc>
                <w:tcPr>
                  <w:tcW w:w="1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56ADB1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High-order harmonic</w:t>
                  </w:r>
                </w:p>
                <w:p w14:paraId="60525A7B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generation from periodic</w:t>
                  </w:r>
                </w:p>
                <w:p w14:paraId="52661233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asymmetric potentials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D50F7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Journal of Physics B:</w:t>
                  </w:r>
                </w:p>
                <w:p w14:paraId="78BFE38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Atomic， Molecular and</w:t>
                  </w:r>
                </w:p>
                <w:p w14:paraId="7488D04A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Optical Physics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AB98B3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2022-11-15</w:t>
                  </w:r>
                </w:p>
              </w:tc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0DE192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1/3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937002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SCI三区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3CF1FD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szCs w:val="21"/>
                      <w:lang w:bidi="ar"/>
                    </w:rPr>
                    <w:t>II</w:t>
                  </w:r>
                </w:p>
              </w:tc>
            </w:tr>
            <w:tr w:rsidR="00BF70B6" w14:paraId="73A1448B" w14:textId="77777777">
              <w:trPr>
                <w:cantSplit/>
                <w:trHeight w:val="284"/>
              </w:trPr>
              <w:tc>
                <w:tcPr>
                  <w:tcW w:w="1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DF5593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Spontaneous polarization effects on solid high harmonic generation in ferroelectric lithium niobate crystals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E2C88A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Journal of Physics B: Atomic, Molecular and Optical Physics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340B55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2022-</w:t>
                  </w: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2</w:t>
                  </w: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-1</w:t>
                  </w: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1</w:t>
                  </w:r>
                </w:p>
              </w:tc>
              <w:tc>
                <w:tcPr>
                  <w:tcW w:w="5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A3945F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1/3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7FC7D9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SCI三区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228050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szCs w:val="21"/>
                      <w:lang w:bidi="ar"/>
                    </w:rPr>
                    <w:t>II</w:t>
                  </w:r>
                </w:p>
              </w:tc>
            </w:tr>
          </w:tbl>
          <w:p w14:paraId="0CCF6D47" w14:textId="77777777" w:rsidR="00BF70B6" w:rsidRDefault="00BF70B6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0C9FFC1C" w14:textId="77777777" w:rsidR="00BF70B6" w:rsidRDefault="00000000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3. 专著或教材（按重要性排序，限填5项）</w:t>
            </w:r>
          </w:p>
          <w:tbl>
            <w:tblPr>
              <w:tblW w:w="49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507"/>
              <w:gridCol w:w="1362"/>
              <w:gridCol w:w="1708"/>
              <w:gridCol w:w="2001"/>
              <w:gridCol w:w="1715"/>
            </w:tblGrid>
            <w:tr w:rsidR="00BF70B6" w14:paraId="562AD0FA" w14:textId="77777777" w:rsidTr="00836A6B">
              <w:trPr>
                <w:cantSplit/>
                <w:trHeight w:val="566"/>
              </w:trPr>
              <w:tc>
                <w:tcPr>
                  <w:tcW w:w="9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97844D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名称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BB7EC5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出版</w:t>
                  </w:r>
                </w:p>
                <w:p w14:paraId="56FB550F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年月</w:t>
                  </w:r>
                </w:p>
              </w:tc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FB064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出版社</w:t>
                  </w:r>
                </w:p>
                <w:p w14:paraId="732CA5D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名称</w:t>
                  </w:r>
                </w:p>
              </w:tc>
              <w:tc>
                <w:tcPr>
                  <w:tcW w:w="1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E3E17D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ISBN号</w:t>
                  </w:r>
                </w:p>
              </w:tc>
              <w:tc>
                <w:tcPr>
                  <w:tcW w:w="10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4E267E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本人撰写字数/</w:t>
                  </w:r>
                </w:p>
                <w:p w14:paraId="10277E74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总字数(万)</w:t>
                  </w:r>
                </w:p>
              </w:tc>
            </w:tr>
            <w:tr w:rsidR="00BF70B6" w14:paraId="240644BF" w14:textId="77777777" w:rsidTr="00836A6B">
              <w:trPr>
                <w:cantSplit/>
                <w:trHeight w:val="284"/>
              </w:trPr>
              <w:tc>
                <w:tcPr>
                  <w:tcW w:w="9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9FE06F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H</w:t>
                  </w:r>
                  <w:r>
                    <w:rPr>
                      <w:rFonts w:ascii="仿宋" w:eastAsia="仿宋" w:hAnsi="仿宋" w:cs="仿宋"/>
                      <w:color w:val="000000" w:themeColor="text1"/>
                      <w:szCs w:val="21"/>
                    </w:rPr>
                    <w:t>igh-Order Harmonic Generation in Solids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71E574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2024年7月</w:t>
                  </w:r>
                </w:p>
              </w:tc>
              <w:tc>
                <w:tcPr>
                  <w:tcW w:w="10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7C78E5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Calibri" w:eastAsia="宋体" w:hAnsi="Calibri" w:cs="Calibri"/>
                      <w:color w:val="000000"/>
                      <w:sz w:val="16"/>
                      <w:szCs w:val="16"/>
                    </w:rPr>
                    <w:t>World Scientific Publishing</w:t>
                  </w:r>
                </w:p>
              </w:tc>
              <w:tc>
                <w:tcPr>
                  <w:tcW w:w="1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36B64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978-981-12-7957-7</w:t>
                  </w:r>
                </w:p>
              </w:tc>
              <w:tc>
                <w:tcPr>
                  <w:tcW w:w="10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FC3190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 w:themeColor="text1"/>
                      <w:szCs w:val="21"/>
                    </w:rPr>
                    <w:t>0.6</w:t>
                  </w:r>
                </w:p>
              </w:tc>
            </w:tr>
          </w:tbl>
          <w:p w14:paraId="75144946" w14:textId="77777777" w:rsidR="00BF70B6" w:rsidRDefault="00BF70B6">
            <w:pPr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264BEFD4" w14:textId="77777777" w:rsidR="00BF70B6" w:rsidRDefault="00000000">
            <w:pPr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4. 科研、教研成果奖励（按重要性排序，限填5项）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456"/>
              <w:gridCol w:w="2249"/>
              <w:gridCol w:w="1551"/>
              <w:gridCol w:w="996"/>
              <w:gridCol w:w="915"/>
              <w:gridCol w:w="1129"/>
            </w:tblGrid>
            <w:tr w:rsidR="00BF70B6" w14:paraId="02C33253" w14:textId="77777777">
              <w:trPr>
                <w:cantSplit/>
                <w:trHeight w:val="90"/>
              </w:trPr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3C52F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奖励名称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486584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奖励类别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6B35DE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授奖单位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FE7956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奖励</w:t>
                  </w:r>
                </w:p>
                <w:p w14:paraId="1381C37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级别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34834B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获奖</w:t>
                  </w:r>
                </w:p>
                <w:p w14:paraId="1D9DD700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年月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4DCD20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本人排名/总人数</w:t>
                  </w:r>
                </w:p>
              </w:tc>
            </w:tr>
            <w:tr w:rsidR="00BF70B6" w14:paraId="293DF6D6" w14:textId="77777777">
              <w:trPr>
                <w:cantSplit/>
                <w:trHeight w:val="284"/>
              </w:trPr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6E4AA2" w14:textId="3A494C1A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2024年校级教学成果奖一等奖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31F056" w14:textId="1F27CA7E" w:rsidR="00BF70B6" w:rsidRDefault="00A81242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校级教学成果奖</w:t>
                  </w:r>
                </w:p>
              </w:tc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DDE8A8" w14:textId="5CCC1BE7" w:rsidR="00BF70B6" w:rsidRDefault="00A81242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浙大宁波理工学院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3377EE" w14:textId="49B09855" w:rsidR="00BF70B6" w:rsidRDefault="00A81242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校级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8CCBE3" w14:textId="3C654000" w:rsidR="00BF70B6" w:rsidRDefault="00A81242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2024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76A8FD" w14:textId="19116685" w:rsidR="00BF70B6" w:rsidRDefault="00A81242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9/9</w:t>
                  </w:r>
                </w:p>
              </w:tc>
            </w:tr>
          </w:tbl>
          <w:p w14:paraId="0ADDE50A" w14:textId="77777777" w:rsidR="00BF70B6" w:rsidRDefault="00000000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5. 国家授权发明专利（按重要性排序，限填5项）</w:t>
            </w:r>
          </w:p>
          <w:tbl>
            <w:tblPr>
              <w:tblW w:w="49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394"/>
              <w:gridCol w:w="1479"/>
              <w:gridCol w:w="1320"/>
              <w:gridCol w:w="1431"/>
              <w:gridCol w:w="1669"/>
            </w:tblGrid>
            <w:tr w:rsidR="00BF70B6" w14:paraId="1343E8FA" w14:textId="77777777">
              <w:trPr>
                <w:cantSplit/>
                <w:trHeight w:val="495"/>
              </w:trPr>
              <w:tc>
                <w:tcPr>
                  <w:tcW w:w="14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A85711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lastRenderedPageBreak/>
                    <w:t>专利名称</w:t>
                  </w:r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212E59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专利号</w:t>
                  </w:r>
                </w:p>
              </w:tc>
              <w:tc>
                <w:tcPr>
                  <w:tcW w:w="7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FBD9E3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授权</w:t>
                  </w:r>
                </w:p>
                <w:p w14:paraId="6DE28CDD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时间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42EB5B" w14:textId="77777777" w:rsidR="00BF70B6" w:rsidRDefault="00000000">
                  <w:pPr>
                    <w:ind w:rightChars="-51" w:right="-107"/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排名/</w:t>
                  </w:r>
                </w:p>
                <w:p w14:paraId="4D4BB94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总排名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0FD3F9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单位</w:t>
                  </w:r>
                </w:p>
              </w:tc>
            </w:tr>
            <w:tr w:rsidR="00BF70B6" w14:paraId="29FFAC62" w14:textId="77777777">
              <w:trPr>
                <w:cantSplit/>
                <w:trHeight w:val="284"/>
              </w:trPr>
              <w:tc>
                <w:tcPr>
                  <w:tcW w:w="14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4D797E" w14:textId="462F93D9" w:rsidR="00BF70B6" w:rsidRDefault="00836A6B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 w:rsidRPr="00836A6B">
                    <w:rPr>
                      <w:rFonts w:ascii="仿宋" w:eastAsia="仿宋" w:hAnsi="仿宋" w:cs="仿宋" w:hint="eastAsia"/>
                      <w:szCs w:val="21"/>
                    </w:rPr>
                    <w:t>无</w:t>
                  </w:r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3A92DE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211C0D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3DEA8D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5BF62A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</w:p>
              </w:tc>
            </w:tr>
            <w:tr w:rsidR="00BF70B6" w14:paraId="62BE409B" w14:textId="77777777">
              <w:trPr>
                <w:cantSplit/>
                <w:trHeight w:val="284"/>
              </w:trPr>
              <w:tc>
                <w:tcPr>
                  <w:tcW w:w="14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8500A5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769A01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FEC697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1591D4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885F56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</w:tr>
            <w:tr w:rsidR="00BF70B6" w14:paraId="48F29B74" w14:textId="77777777">
              <w:trPr>
                <w:cantSplit/>
                <w:trHeight w:val="284"/>
              </w:trPr>
              <w:tc>
                <w:tcPr>
                  <w:tcW w:w="14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C15665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1C439A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5A156E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F4F66C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9E88CA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</w:tr>
          </w:tbl>
          <w:p w14:paraId="1E428477" w14:textId="77777777" w:rsidR="00BF70B6" w:rsidRDefault="00BF70B6">
            <w:pPr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78E07C1B" w14:textId="77777777" w:rsidR="00BF70B6" w:rsidRDefault="00000000">
            <w:pPr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6. 指导学生学科竞赛(按重要性排序，限填5项）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768"/>
              <w:gridCol w:w="2230"/>
              <w:gridCol w:w="1278"/>
              <w:gridCol w:w="1509"/>
              <w:gridCol w:w="1509"/>
            </w:tblGrid>
            <w:tr w:rsidR="00BF70B6" w14:paraId="1AA561AF" w14:textId="77777777">
              <w:trPr>
                <w:cantSplit/>
                <w:trHeight w:val="465"/>
              </w:trPr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05FE76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学生姓名</w:t>
                  </w:r>
                </w:p>
                <w:p w14:paraId="1BFFC904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（团队名称）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CF5141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奖项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6D0A4C" w14:textId="77777777" w:rsidR="00BF70B6" w:rsidRDefault="00000000">
                  <w:pPr>
                    <w:ind w:rightChars="-51" w:right="-107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获奖级别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30DDBA" w14:textId="77777777" w:rsidR="00BF70B6" w:rsidRDefault="00000000">
                  <w:pPr>
                    <w:ind w:rightChars="-51" w:right="-107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获奖年月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B6F36D" w14:textId="77777777" w:rsidR="00BF70B6" w:rsidRDefault="00000000">
                  <w:pPr>
                    <w:ind w:rightChars="-51" w:right="-107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指导教师排名/总排名</w:t>
                  </w:r>
                </w:p>
              </w:tc>
            </w:tr>
            <w:tr w:rsidR="00BF70B6" w14:paraId="65A62CAC" w14:textId="77777777">
              <w:trPr>
                <w:cantSplit/>
                <w:trHeight w:val="345"/>
              </w:trPr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A13C2E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叶俊捷，叶嘉豪，楼宇航，朱骋宇，秦圣杰(浙大宁波理工学院信息学院队)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8EA719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浙江省大学生物理实验与科技创新竞赛</w:t>
                  </w:r>
                </w:p>
                <w:p w14:paraId="6CAD439E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省三等奖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0806E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省部级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FE75C3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2021年10月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F86E24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1/2</w:t>
                  </w:r>
                </w:p>
              </w:tc>
            </w:tr>
            <w:tr w:rsidR="00BF70B6" w14:paraId="52AABC24" w14:textId="77777777">
              <w:trPr>
                <w:cantSplit/>
                <w:trHeight w:val="345"/>
              </w:trPr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0CBB45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莫锦鑫,董昕雨,汪蔚然,唐轶豪,谭惠明,谭佳宇,叶俊捷,叶嘉豪,林弘塬(浙大宁波理工学院信息学院队)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79186B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浙江省大学生物理实验与科技创新竞赛</w:t>
                  </w:r>
                </w:p>
                <w:p w14:paraId="62AA65E2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省三等奖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1384F7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省部级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E0C6D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2022年10月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399235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szCs w:val="21"/>
                    </w:rPr>
                    <w:t>1/2</w:t>
                  </w:r>
                </w:p>
              </w:tc>
            </w:tr>
            <w:tr w:rsidR="00BF70B6" w14:paraId="739534A0" w14:textId="77777777">
              <w:trPr>
                <w:cantSplit/>
                <w:trHeight w:val="345"/>
              </w:trPr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009675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吴行健,程阳耀,陈巷,董昕雨,付豪,莫锦鑫,马飞洋,田翊民(浙大宁波理工学院信息学院队)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98EE21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浙江省大学生物理实验与科技创新竞赛</w:t>
                  </w:r>
                </w:p>
                <w:p w14:paraId="65F449EB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省三等奖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C4A5B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省部级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166C84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2024年10月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4DFAA4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szCs w:val="21"/>
                    </w:rPr>
                    <w:t>1/2</w:t>
                  </w:r>
                </w:p>
              </w:tc>
            </w:tr>
          </w:tbl>
          <w:p w14:paraId="295E41D7" w14:textId="77777777" w:rsidR="00BF70B6" w:rsidRDefault="00BF70B6">
            <w:pPr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2010A98D" w14:textId="77777777" w:rsidR="00BF70B6" w:rsidRDefault="00000000">
            <w:pPr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7.荣誉及人才称号</w:t>
            </w:r>
          </w:p>
          <w:tbl>
            <w:tblPr>
              <w:tblW w:w="49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161"/>
              <w:gridCol w:w="3802"/>
              <w:gridCol w:w="1330"/>
            </w:tblGrid>
            <w:tr w:rsidR="00BF70B6" w14:paraId="4B00D1C8" w14:textId="77777777">
              <w:trPr>
                <w:cantSplit/>
                <w:trHeight w:val="465"/>
              </w:trPr>
              <w:tc>
                <w:tcPr>
                  <w:tcW w:w="19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4554E6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称号</w:t>
                  </w:r>
                </w:p>
              </w:tc>
              <w:tc>
                <w:tcPr>
                  <w:tcW w:w="22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D6CAC2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授予单位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2D27BB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入选</w:t>
                  </w:r>
                </w:p>
                <w:p w14:paraId="2E59EDB4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时间</w:t>
                  </w:r>
                </w:p>
              </w:tc>
            </w:tr>
            <w:tr w:rsidR="00BF70B6" w14:paraId="4437EE9C" w14:textId="77777777">
              <w:trPr>
                <w:cantSplit/>
                <w:trHeight w:val="345"/>
              </w:trPr>
              <w:tc>
                <w:tcPr>
                  <w:tcW w:w="19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7CB2C1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szCs w:val="21"/>
                    </w:rPr>
                    <w:t>甬江育才工程领军拔尖人才项目第三层次</w:t>
                  </w:r>
                </w:p>
              </w:tc>
              <w:tc>
                <w:tcPr>
                  <w:tcW w:w="22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E292CB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宁波市人力资源和社会保障局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26592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2023年</w:t>
                  </w:r>
                </w:p>
              </w:tc>
            </w:tr>
            <w:tr w:rsidR="00BF70B6" w14:paraId="14F3DF4E" w14:textId="77777777">
              <w:trPr>
                <w:cantSplit/>
                <w:trHeight w:val="345"/>
              </w:trPr>
              <w:tc>
                <w:tcPr>
                  <w:tcW w:w="19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C9B9CE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宁波市高校“优秀班主任”称号</w:t>
                  </w:r>
                </w:p>
              </w:tc>
              <w:tc>
                <w:tcPr>
                  <w:tcW w:w="22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E9D33A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宁波市教育局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59252C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2024年12月</w:t>
                  </w:r>
                </w:p>
              </w:tc>
            </w:tr>
            <w:tr w:rsidR="00BF70B6" w14:paraId="3011976F" w14:textId="77777777">
              <w:trPr>
                <w:cantSplit/>
                <w:trHeight w:val="345"/>
              </w:trPr>
              <w:tc>
                <w:tcPr>
                  <w:tcW w:w="19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CA7066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教坛新秀</w:t>
                  </w:r>
                </w:p>
              </w:tc>
              <w:tc>
                <w:tcPr>
                  <w:tcW w:w="22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46FAAE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浙大宁波理工学院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0BC85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2024年1月</w:t>
                  </w:r>
                </w:p>
              </w:tc>
            </w:tr>
            <w:tr w:rsidR="00BF70B6" w14:paraId="69889FCE" w14:textId="77777777">
              <w:trPr>
                <w:cantSplit/>
                <w:trHeight w:val="345"/>
              </w:trPr>
              <w:tc>
                <w:tcPr>
                  <w:tcW w:w="19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EB5165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青年教师教学竞赛校二等奖</w:t>
                  </w:r>
                </w:p>
              </w:tc>
              <w:tc>
                <w:tcPr>
                  <w:tcW w:w="22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9E61E3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浙大宁波理工学院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1E2545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2023年7月</w:t>
                  </w:r>
                </w:p>
              </w:tc>
            </w:tr>
            <w:tr w:rsidR="00BF70B6" w14:paraId="796D46C5" w14:textId="77777777">
              <w:trPr>
                <w:cantSplit/>
                <w:trHeight w:val="345"/>
              </w:trPr>
              <w:tc>
                <w:tcPr>
                  <w:tcW w:w="19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679693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校优秀班导师</w:t>
                  </w:r>
                </w:p>
              </w:tc>
              <w:tc>
                <w:tcPr>
                  <w:tcW w:w="22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085F17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浙大宁波理工学院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34DF75" w14:textId="77777777" w:rsidR="00BF70B6" w:rsidRDefault="00000000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 w:val="20"/>
                      <w:szCs w:val="20"/>
                    </w:rPr>
                    <w:t>2023年12月</w:t>
                  </w:r>
                </w:p>
              </w:tc>
            </w:tr>
          </w:tbl>
          <w:p w14:paraId="7040E767" w14:textId="77777777" w:rsidR="00BF70B6" w:rsidRDefault="00BF70B6">
            <w:pPr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04FA53BB" w14:textId="77777777" w:rsidR="00BF70B6" w:rsidRDefault="00000000">
            <w:pPr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8.教学团队、科技创新团队、重点学科、实验室、工程中心；教学或科技创新团队负责人情况：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681"/>
              <w:gridCol w:w="1130"/>
              <w:gridCol w:w="911"/>
              <w:gridCol w:w="1713"/>
              <w:gridCol w:w="1861"/>
            </w:tblGrid>
            <w:tr w:rsidR="00BF70B6" w14:paraId="17E801F2" w14:textId="77777777">
              <w:trPr>
                <w:cantSplit/>
                <w:trHeight w:val="513"/>
              </w:trPr>
              <w:tc>
                <w:tcPr>
                  <w:tcW w:w="3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6AE369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名称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A2E8A5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授予</w:t>
                  </w:r>
                </w:p>
                <w:p w14:paraId="69C3CFF1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单位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0D2DC4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级别</w:t>
                  </w: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A16A2E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起止年月</w:t>
                  </w:r>
                </w:p>
                <w:p w14:paraId="67734678" w14:textId="77777777" w:rsidR="00BF70B6" w:rsidRDefault="00000000">
                  <w:pPr>
                    <w:spacing w:line="16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（起始时间以批文时间为准）</w:t>
                  </w:r>
                </w:p>
              </w:tc>
              <w:tc>
                <w:tcPr>
                  <w:tcW w:w="2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6348AD" w14:textId="77777777" w:rsidR="00BF70B6" w:rsidRDefault="00000000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本人排名/总人数</w:t>
                  </w:r>
                </w:p>
              </w:tc>
            </w:tr>
            <w:tr w:rsidR="00BF70B6" w14:paraId="44AD3F21" w14:textId="77777777">
              <w:trPr>
                <w:cantSplit/>
                <w:trHeight w:val="381"/>
              </w:trPr>
              <w:tc>
                <w:tcPr>
                  <w:tcW w:w="3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9F6660" w14:textId="22AB681E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  <w:lastRenderedPageBreak/>
                    <w:t xml:space="preserve"> </w:t>
                  </w:r>
                  <w:r w:rsidR="00836A6B" w:rsidRPr="00836A6B">
                    <w:rPr>
                      <w:rFonts w:ascii="仿宋" w:eastAsia="仿宋" w:hAnsi="仿宋" w:cs="仿宋" w:hint="eastAsia"/>
                      <w:szCs w:val="21"/>
                    </w:rPr>
                    <w:t>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2732F7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DAE926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2F3238" w14:textId="77777777" w:rsidR="00BF70B6" w:rsidRDefault="00000000">
                  <w:pPr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  <w:t xml:space="preserve"> </w:t>
                  </w:r>
                </w:p>
              </w:tc>
              <w:tc>
                <w:tcPr>
                  <w:tcW w:w="2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A658E5" w14:textId="77777777" w:rsidR="00BF70B6" w:rsidRDefault="00BF70B6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color w:val="FF0000"/>
                      <w:szCs w:val="21"/>
                    </w:rPr>
                  </w:pPr>
                </w:p>
              </w:tc>
            </w:tr>
            <w:tr w:rsidR="00BF70B6" w14:paraId="7C8BF3C2" w14:textId="77777777">
              <w:trPr>
                <w:cantSplit/>
                <w:trHeight w:val="381"/>
              </w:trPr>
              <w:tc>
                <w:tcPr>
                  <w:tcW w:w="3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5BAB3B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C4D2E5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DB7A93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FA3C02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DCF411" w14:textId="77777777" w:rsidR="00BF70B6" w:rsidRDefault="00BF70B6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</w:tr>
            <w:tr w:rsidR="00BF70B6" w14:paraId="3D452C22" w14:textId="77777777">
              <w:trPr>
                <w:cantSplit/>
                <w:trHeight w:val="381"/>
              </w:trPr>
              <w:tc>
                <w:tcPr>
                  <w:tcW w:w="3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135389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788491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826154" w14:textId="77777777" w:rsidR="00BF70B6" w:rsidRDefault="00BF70B6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DCA544" w14:textId="77777777" w:rsidR="00BF70B6" w:rsidRDefault="00BF70B6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BCDBB2" w14:textId="77777777" w:rsidR="00BF70B6" w:rsidRDefault="00BF70B6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</w:tr>
          </w:tbl>
          <w:p w14:paraId="21BAE07B" w14:textId="77777777" w:rsidR="00BF70B6" w:rsidRDefault="00BF70B6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19429724" w14:textId="77777777" w:rsidR="00BF70B6" w:rsidRDefault="00000000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9.其他本学科公认的业绩</w:t>
            </w:r>
          </w:p>
          <w:p w14:paraId="2AAD0C5B" w14:textId="77777777" w:rsidR="00BF70B6" w:rsidRDefault="00000000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1）主持校级教改项目一项“应用型高校中物理课程模块化教学的探索”</w:t>
            </w:r>
          </w:p>
          <w:p w14:paraId="4BBFD573" w14:textId="77777777" w:rsidR="00BF70B6" w:rsidRDefault="00BF70B6">
            <w:pPr>
              <w:rPr>
                <w:rFonts w:ascii="仿宋" w:eastAsia="仿宋" w:hAnsi="仿宋" w:cs="仿宋" w:hint="eastAsia"/>
                <w:szCs w:val="21"/>
              </w:rPr>
            </w:pPr>
          </w:p>
          <w:p w14:paraId="196C872E" w14:textId="77777777" w:rsidR="00BF70B6" w:rsidRDefault="00BF70B6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  <w:p w14:paraId="738AA07D" w14:textId="77777777" w:rsidR="00BF70B6" w:rsidRDefault="00BF70B6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</w:tr>
    </w:tbl>
    <w:p w14:paraId="171239A6" w14:textId="77777777" w:rsidR="00BF70B6" w:rsidRDefault="00BF70B6">
      <w:pPr>
        <w:widowControl/>
        <w:spacing w:line="20" w:lineRule="exact"/>
        <w:jc w:val="left"/>
        <w:rPr>
          <w:b/>
          <w:bCs/>
          <w:sz w:val="36"/>
          <w:szCs w:val="36"/>
        </w:rPr>
      </w:pPr>
    </w:p>
    <w:p w14:paraId="313A63FB" w14:textId="77777777" w:rsidR="00BF70B6" w:rsidRDefault="00BF70B6">
      <w:pPr>
        <w:snapToGrid w:val="0"/>
        <w:spacing w:line="520" w:lineRule="exact"/>
        <w:ind w:firstLineChars="200" w:firstLine="480"/>
        <w:rPr>
          <w:rFonts w:ascii="STZhongsong" w:eastAsia="STZhongsong" w:hAnsi="STZhongsong" w:hint="eastAsia"/>
          <w:color w:val="000000"/>
          <w:sz w:val="24"/>
          <w:szCs w:val="24"/>
        </w:rPr>
      </w:pPr>
    </w:p>
    <w:sectPr w:rsidR="00BF70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9D8FA" w14:textId="77777777" w:rsidR="00FD335F" w:rsidRDefault="00FD335F" w:rsidP="00A81242">
      <w:r>
        <w:separator/>
      </w:r>
    </w:p>
  </w:endnote>
  <w:endnote w:type="continuationSeparator" w:id="0">
    <w:p w14:paraId="6D48817B" w14:textId="77777777" w:rsidR="00FD335F" w:rsidRDefault="00FD335F" w:rsidP="00A81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0E51B580-4CD5-4BA5-9044-1A25AD4FC704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2" w:subsetted="1" w:fontKey="{01DAE854-C4B5-41BD-8BCA-A7BDC1618858}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  <w:embedRegular r:id="rId3" w:subsetted="1" w:fontKey="{BBA159DE-1991-4E67-8A7D-D0A83A1035F5}"/>
    <w:embedBold r:id="rId4" w:subsetted="1" w:fontKey="{02DF71DB-01B9-4B43-AA43-69F74C312AC2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5" w:subsetted="1" w:fontKey="{5B27A695-D50F-4DA9-846D-68917E90F787}"/>
  </w:font>
  <w:font w:name="Wingdings 2">
    <w:charset w:val="02"/>
    <w:family w:val="decorative"/>
    <w:pitch w:val="variable"/>
    <w:sig w:usb0="00000000" w:usb1="10000000" w:usb2="00000000" w:usb3="00000000" w:csb0="80000000" w:csb1="00000000"/>
    <w:embedRegular r:id="rId6" w:fontKey="{EDD07C4A-2C9E-4BE7-93F0-2097F1F9B5A2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7" w:subsetted="1" w:fontKey="{BDA9AED4-9CFA-4DFA-83DB-4F787BE75E9B}"/>
    <w:embedBold r:id="rId8" w:subsetted="1" w:fontKey="{28686791-D64C-44DB-9D0B-E9E7AF8C9C61}"/>
  </w:font>
  <w:font w:name="___WRD_EMBED_SUB_39"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9" w:subsetted="1" w:fontKey="{0F03E2FC-17BB-49FB-BD49-99A80278A840}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D505F" w14:textId="77777777" w:rsidR="00FD335F" w:rsidRDefault="00FD335F" w:rsidP="00A81242">
      <w:r>
        <w:separator/>
      </w:r>
    </w:p>
  </w:footnote>
  <w:footnote w:type="continuationSeparator" w:id="0">
    <w:p w14:paraId="1650CF87" w14:textId="77777777" w:rsidR="00FD335F" w:rsidRDefault="00FD335F" w:rsidP="00A81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Y4YzJhMzJjMTBjMWVjNDc0NzI4YTdiMzZiZTc3MzYifQ=="/>
  </w:docVars>
  <w:rsids>
    <w:rsidRoot w:val="00101E36"/>
    <w:rsid w:val="00026AC7"/>
    <w:rsid w:val="000412A9"/>
    <w:rsid w:val="000A6620"/>
    <w:rsid w:val="00101E36"/>
    <w:rsid w:val="001A0A25"/>
    <w:rsid w:val="001A6062"/>
    <w:rsid w:val="001B0CB1"/>
    <w:rsid w:val="001F5D8F"/>
    <w:rsid w:val="002266CE"/>
    <w:rsid w:val="00247A13"/>
    <w:rsid w:val="00247AD0"/>
    <w:rsid w:val="002758A3"/>
    <w:rsid w:val="00304EA8"/>
    <w:rsid w:val="00311BBF"/>
    <w:rsid w:val="00317C5D"/>
    <w:rsid w:val="00412798"/>
    <w:rsid w:val="00445DA9"/>
    <w:rsid w:val="00471CB6"/>
    <w:rsid w:val="00473526"/>
    <w:rsid w:val="004A06B7"/>
    <w:rsid w:val="004E5288"/>
    <w:rsid w:val="004F284E"/>
    <w:rsid w:val="00536100"/>
    <w:rsid w:val="0054226E"/>
    <w:rsid w:val="005E2682"/>
    <w:rsid w:val="00600EB8"/>
    <w:rsid w:val="00624E49"/>
    <w:rsid w:val="00626DDD"/>
    <w:rsid w:val="00633C31"/>
    <w:rsid w:val="00692104"/>
    <w:rsid w:val="006B2EEF"/>
    <w:rsid w:val="006B3742"/>
    <w:rsid w:val="006E3CD0"/>
    <w:rsid w:val="00713735"/>
    <w:rsid w:val="0071673F"/>
    <w:rsid w:val="00755D22"/>
    <w:rsid w:val="007604CF"/>
    <w:rsid w:val="00787D1F"/>
    <w:rsid w:val="008077B9"/>
    <w:rsid w:val="00836A6B"/>
    <w:rsid w:val="00950C4C"/>
    <w:rsid w:val="00955BA6"/>
    <w:rsid w:val="00967E56"/>
    <w:rsid w:val="009A370D"/>
    <w:rsid w:val="009A7760"/>
    <w:rsid w:val="009B770A"/>
    <w:rsid w:val="009C41DD"/>
    <w:rsid w:val="00A2080D"/>
    <w:rsid w:val="00A45AC0"/>
    <w:rsid w:val="00A81242"/>
    <w:rsid w:val="00AA0BC6"/>
    <w:rsid w:val="00AF06D1"/>
    <w:rsid w:val="00B86237"/>
    <w:rsid w:val="00BB3107"/>
    <w:rsid w:val="00BC7242"/>
    <w:rsid w:val="00BF70B6"/>
    <w:rsid w:val="00C05106"/>
    <w:rsid w:val="00C505A9"/>
    <w:rsid w:val="00C810F7"/>
    <w:rsid w:val="00C83D7C"/>
    <w:rsid w:val="00D9247E"/>
    <w:rsid w:val="00E03252"/>
    <w:rsid w:val="00E46BF9"/>
    <w:rsid w:val="00E578C9"/>
    <w:rsid w:val="00E87D37"/>
    <w:rsid w:val="00EB66D9"/>
    <w:rsid w:val="00FD335F"/>
    <w:rsid w:val="00FD4471"/>
    <w:rsid w:val="01A548CD"/>
    <w:rsid w:val="01D31236"/>
    <w:rsid w:val="0334789D"/>
    <w:rsid w:val="04205325"/>
    <w:rsid w:val="05D37841"/>
    <w:rsid w:val="0621779F"/>
    <w:rsid w:val="06F00351"/>
    <w:rsid w:val="08DA4A3C"/>
    <w:rsid w:val="08F900D8"/>
    <w:rsid w:val="0919178E"/>
    <w:rsid w:val="096339ED"/>
    <w:rsid w:val="099D1F4E"/>
    <w:rsid w:val="0A2F7010"/>
    <w:rsid w:val="0A764C3F"/>
    <w:rsid w:val="0B29281C"/>
    <w:rsid w:val="0F694D72"/>
    <w:rsid w:val="0FA20284"/>
    <w:rsid w:val="0FD22917"/>
    <w:rsid w:val="10F845FF"/>
    <w:rsid w:val="116B6D01"/>
    <w:rsid w:val="12303925"/>
    <w:rsid w:val="145B5F39"/>
    <w:rsid w:val="14E135FC"/>
    <w:rsid w:val="150D2643"/>
    <w:rsid w:val="152E43EE"/>
    <w:rsid w:val="161D0664"/>
    <w:rsid w:val="16223ECC"/>
    <w:rsid w:val="165A48D7"/>
    <w:rsid w:val="16CE5378"/>
    <w:rsid w:val="16F733EF"/>
    <w:rsid w:val="18A96C11"/>
    <w:rsid w:val="19344CEB"/>
    <w:rsid w:val="19E133E4"/>
    <w:rsid w:val="1A4274B5"/>
    <w:rsid w:val="1A6333FE"/>
    <w:rsid w:val="1B0339C6"/>
    <w:rsid w:val="1B653584"/>
    <w:rsid w:val="1BDB2463"/>
    <w:rsid w:val="1C752FA8"/>
    <w:rsid w:val="1CA55E9F"/>
    <w:rsid w:val="1EAB4975"/>
    <w:rsid w:val="1F08015C"/>
    <w:rsid w:val="1F3625CA"/>
    <w:rsid w:val="1F4C7605"/>
    <w:rsid w:val="20405BCB"/>
    <w:rsid w:val="208C10B8"/>
    <w:rsid w:val="22974D9C"/>
    <w:rsid w:val="23356F51"/>
    <w:rsid w:val="23C30A9D"/>
    <w:rsid w:val="26E8081A"/>
    <w:rsid w:val="29734F00"/>
    <w:rsid w:val="2C7E4E1E"/>
    <w:rsid w:val="2E476184"/>
    <w:rsid w:val="2E7C01C6"/>
    <w:rsid w:val="2F2B1DEB"/>
    <w:rsid w:val="309232B0"/>
    <w:rsid w:val="30B40706"/>
    <w:rsid w:val="32043EF0"/>
    <w:rsid w:val="326A504D"/>
    <w:rsid w:val="333261CA"/>
    <w:rsid w:val="335975FF"/>
    <w:rsid w:val="33DB598F"/>
    <w:rsid w:val="35BE10C4"/>
    <w:rsid w:val="367C653D"/>
    <w:rsid w:val="36922B60"/>
    <w:rsid w:val="3725246C"/>
    <w:rsid w:val="374C0952"/>
    <w:rsid w:val="397D519A"/>
    <w:rsid w:val="3C09317F"/>
    <w:rsid w:val="3D51281E"/>
    <w:rsid w:val="3DCB0822"/>
    <w:rsid w:val="3E0C5D7B"/>
    <w:rsid w:val="3E597D6C"/>
    <w:rsid w:val="3EA23AE2"/>
    <w:rsid w:val="3F092439"/>
    <w:rsid w:val="3F3D74FE"/>
    <w:rsid w:val="3F4C395F"/>
    <w:rsid w:val="3F501FEA"/>
    <w:rsid w:val="3FE7793D"/>
    <w:rsid w:val="41930033"/>
    <w:rsid w:val="41A02A77"/>
    <w:rsid w:val="423773F7"/>
    <w:rsid w:val="44AE49FA"/>
    <w:rsid w:val="454820AA"/>
    <w:rsid w:val="456B02F0"/>
    <w:rsid w:val="46F8008E"/>
    <w:rsid w:val="47065D63"/>
    <w:rsid w:val="480F57AF"/>
    <w:rsid w:val="48260364"/>
    <w:rsid w:val="485602F2"/>
    <w:rsid w:val="4957464A"/>
    <w:rsid w:val="49CA4084"/>
    <w:rsid w:val="4A315EB1"/>
    <w:rsid w:val="4A794F0C"/>
    <w:rsid w:val="4A8D5300"/>
    <w:rsid w:val="4D760497"/>
    <w:rsid w:val="4D891DD6"/>
    <w:rsid w:val="4E097BF6"/>
    <w:rsid w:val="4E724056"/>
    <w:rsid w:val="4EC245E1"/>
    <w:rsid w:val="4F2D1D6E"/>
    <w:rsid w:val="519105C3"/>
    <w:rsid w:val="530D7E06"/>
    <w:rsid w:val="538043DA"/>
    <w:rsid w:val="556F08C4"/>
    <w:rsid w:val="561D378D"/>
    <w:rsid w:val="580328E4"/>
    <w:rsid w:val="58474E23"/>
    <w:rsid w:val="59440AAD"/>
    <w:rsid w:val="5B736DA0"/>
    <w:rsid w:val="5B913498"/>
    <w:rsid w:val="5CF278B1"/>
    <w:rsid w:val="5D583BBB"/>
    <w:rsid w:val="5E2A0506"/>
    <w:rsid w:val="5F1B5262"/>
    <w:rsid w:val="5F9A13BF"/>
    <w:rsid w:val="60592DE5"/>
    <w:rsid w:val="625738EF"/>
    <w:rsid w:val="62F2684C"/>
    <w:rsid w:val="64065ABD"/>
    <w:rsid w:val="647548B5"/>
    <w:rsid w:val="64FF0A2F"/>
    <w:rsid w:val="656E52DF"/>
    <w:rsid w:val="659F26D1"/>
    <w:rsid w:val="667820AF"/>
    <w:rsid w:val="67EC2FBF"/>
    <w:rsid w:val="6809724F"/>
    <w:rsid w:val="68D979E8"/>
    <w:rsid w:val="69723FB3"/>
    <w:rsid w:val="697B284D"/>
    <w:rsid w:val="6AE0747B"/>
    <w:rsid w:val="6AFF8E7A"/>
    <w:rsid w:val="6B114B5A"/>
    <w:rsid w:val="6B3E1D84"/>
    <w:rsid w:val="6BC071DF"/>
    <w:rsid w:val="6E1519A1"/>
    <w:rsid w:val="6E225FC9"/>
    <w:rsid w:val="6E4970BB"/>
    <w:rsid w:val="6EC84786"/>
    <w:rsid w:val="6F08229B"/>
    <w:rsid w:val="70A27315"/>
    <w:rsid w:val="70C60603"/>
    <w:rsid w:val="712E4649"/>
    <w:rsid w:val="730C00CB"/>
    <w:rsid w:val="74221DD8"/>
    <w:rsid w:val="74930FDB"/>
    <w:rsid w:val="74FE2E5B"/>
    <w:rsid w:val="760360A4"/>
    <w:rsid w:val="7696032B"/>
    <w:rsid w:val="77985BBB"/>
    <w:rsid w:val="780515C3"/>
    <w:rsid w:val="789A6244"/>
    <w:rsid w:val="789C7836"/>
    <w:rsid w:val="79AF3568"/>
    <w:rsid w:val="7C920181"/>
    <w:rsid w:val="7CB805AB"/>
    <w:rsid w:val="7D207BED"/>
    <w:rsid w:val="7D976C3D"/>
    <w:rsid w:val="7DBE16B8"/>
    <w:rsid w:val="7F4B1BAE"/>
    <w:rsid w:val="7FA1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BFB1BD9"/>
  <w15:docId w15:val="{5254727D-F6C0-4EB3-9888-746B1A72B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a">
    <w:name w:val="页脚 字符"/>
    <w:basedOn w:val="a0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1">
    <w:name w:val="页脚 字符1"/>
    <w:basedOn w:val="a0"/>
    <w:link w:val="a5"/>
    <w:qFormat/>
    <w:rPr>
      <w:kern w:val="2"/>
      <w:sz w:val="18"/>
      <w:szCs w:val="18"/>
    </w:rPr>
  </w:style>
  <w:style w:type="character" w:customStyle="1" w:styleId="Char1">
    <w:name w:val="页脚 Char1"/>
    <w:basedOn w:val="a0"/>
    <w:qFormat/>
    <w:rPr>
      <w:kern w:val="2"/>
      <w:sz w:val="18"/>
      <w:szCs w:val="18"/>
    </w:rPr>
  </w:style>
  <w:style w:type="character" w:customStyle="1" w:styleId="font11">
    <w:name w:val="font1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FDELL</dc:creator>
  <cp:lastModifiedBy>雨晴 陈</cp:lastModifiedBy>
  <cp:revision>5</cp:revision>
  <cp:lastPrinted>2021-12-08T10:54:00Z</cp:lastPrinted>
  <dcterms:created xsi:type="dcterms:W3CDTF">2020-12-03T09:01:00Z</dcterms:created>
  <dcterms:modified xsi:type="dcterms:W3CDTF">2025-06-30T11:51:00Z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9F6A50CDD7AF45D69DA46DAC196330CB_13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  <property fmtid="{D5CDD505-2E9C-101B-9397-08002B2CF9AE}" pid="6" name="KSOTemplateDocerSaveRecord">
    <vt:lpwstr>eyJoZGlkIjoiNzczNzZhMmUyMmMyN2MyZDMyNWQ1OWFiMWI4Njg3YTMiLCJ1c2VySWQiOiI3MzMzNDQ3NzQifQ==</vt:lpwstr>
  </property>
</Properties>
</file>